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TP/_layouts/15/DocIdRedir.aspx?ID=PVIS-182865233-135</Url>
      <Description>PVIS-182865233-135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C1664-A2F8-4626-91DE-ED301E918721}"/>
</file>

<file path=customXml/itemProps3.xml><?xml version="1.0" encoding="utf-8"?>
<ds:datastoreItem xmlns:ds="http://schemas.openxmlformats.org/officeDocument/2006/customXml" ds:itemID="{6C8C559A-E673-47EB-BEE5-B53CA0C0C2CE}"/>
</file>

<file path=customXml/itemProps4.xml><?xml version="1.0" encoding="utf-8"?>
<ds:datastoreItem xmlns:ds="http://schemas.openxmlformats.org/officeDocument/2006/customXml" ds:itemID="{B7C093B8-46FC-4AFD-AB2C-FC974559CBFA}"/>
</file>

<file path=customXml/itemProps5.xml><?xml version="1.0" encoding="utf-8"?>
<ds:datastoreItem xmlns:ds="http://schemas.openxmlformats.org/officeDocument/2006/customXml" ds:itemID="{3F1E4F71-4DD5-48F9-865E-C452953FE0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d98694a9-3cf9-4ca5-932e-14afd7131a0d</vt:lpwstr>
  </property>
</Properties>
</file>